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30A0" w14:textId="77777777" w:rsidR="0051306B" w:rsidRPr="00E15995" w:rsidRDefault="00AD0062" w:rsidP="0051306B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 </w:t>
      </w:r>
      <w:r w:rsidR="00087EA8">
        <w:rPr>
          <w:rFonts w:ascii="Times New Roman" w:hAnsi="Times New Roman" w:cs="Times New Roman"/>
          <w:sz w:val="24"/>
          <w:szCs w:val="24"/>
        </w:rPr>
        <w:t>учителей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, прошедших на </w:t>
      </w:r>
      <w:r w:rsidR="00E15995">
        <w:rPr>
          <w:rFonts w:ascii="Times New Roman" w:hAnsi="Times New Roman" w:cs="Times New Roman"/>
          <w:sz w:val="24"/>
          <w:szCs w:val="24"/>
          <w:lang w:val="tt-RU"/>
        </w:rPr>
        <w:t>2 тур</w:t>
      </w:r>
    </w:p>
    <w:p w14:paraId="49202804" w14:textId="6DC53758" w:rsidR="00E15995" w:rsidRPr="00D929ED" w:rsidRDefault="00E15995" w:rsidP="00E15995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X Международной научно- исследовательской конференции проектных работ </w:t>
      </w:r>
    </w:p>
    <w:p w14:paraId="3B1F0C14" w14:textId="77777777" w:rsidR="009D617B" w:rsidRDefault="009D617B" w:rsidP="00E15995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="00E15995"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="00E15995"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="00E15995"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</w:t>
      </w:r>
    </w:p>
    <w:p w14:paraId="6E08070D" w14:textId="395EAE16" w:rsidR="00E15995" w:rsidRPr="009D617B" w:rsidRDefault="00E15995" w:rsidP="009D617B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и воспитания»</w:t>
      </w:r>
      <w:r w:rsidR="009D617B">
        <w:rPr>
          <w:rFonts w:ascii="Times New Roman" w:hAnsi="Times New Roman"/>
          <w:bCs/>
          <w:sz w:val="24"/>
          <w:szCs w:val="24"/>
        </w:rPr>
        <w:t xml:space="preserve"> </w:t>
      </w:r>
      <w:r w:rsidRPr="0046065E">
        <w:rPr>
          <w:rFonts w:ascii="Times New Roman" w:hAnsi="Times New Roman"/>
          <w:sz w:val="24"/>
          <w:szCs w:val="24"/>
        </w:rPr>
        <w:t>- 202</w:t>
      </w:r>
      <w:r w:rsidR="00B4554E">
        <w:rPr>
          <w:rFonts w:ascii="Times New Roman" w:hAnsi="Times New Roman"/>
          <w:sz w:val="24"/>
          <w:szCs w:val="24"/>
        </w:rPr>
        <w:t>4</w:t>
      </w:r>
      <w:r w:rsidRPr="0046065E">
        <w:rPr>
          <w:rFonts w:ascii="Times New Roman" w:hAnsi="Times New Roman"/>
          <w:sz w:val="24"/>
          <w:szCs w:val="24"/>
        </w:rPr>
        <w:t xml:space="preserve"> год</w:t>
      </w:r>
    </w:p>
    <w:p w14:paraId="45037815" w14:textId="77777777"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3185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31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859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C00E43">
        <w:rPr>
          <w:rFonts w:ascii="Times New Roman" w:hAnsi="Times New Roman"/>
          <w:sz w:val="24"/>
          <w:szCs w:val="24"/>
        </w:rPr>
        <w:t>Информационная кибернетика</w:t>
      </w:r>
      <w:ins w:id="0" w:author="н.русь" w:date="2020-12-12T09:33:00Z">
        <w:r w:rsidR="00531859" w:rsidRPr="00C00E43">
          <w:rPr>
            <w:rFonts w:ascii="Times New Roman" w:hAnsi="Times New Roman"/>
            <w:sz w:val="24"/>
            <w:szCs w:val="24"/>
          </w:rPr>
          <w:t xml:space="preserve"> </w:t>
        </w:r>
      </w:ins>
    </w:p>
    <w:p w14:paraId="312288EF" w14:textId="77777777" w:rsidR="00531859" w:rsidRDefault="00531859" w:rsidP="00531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4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"/>
        <w:gridCol w:w="1484"/>
        <w:gridCol w:w="1428"/>
        <w:gridCol w:w="2136"/>
        <w:gridCol w:w="2944"/>
        <w:gridCol w:w="1864"/>
        <w:gridCol w:w="1713"/>
        <w:gridCol w:w="2730"/>
      </w:tblGrid>
      <w:tr w:rsidR="009D617B" w:rsidRPr="0051306B" w14:paraId="00A420D1" w14:textId="77777777" w:rsidTr="009D617B">
        <w:trPr>
          <w:trHeight w:val="570"/>
        </w:trPr>
        <w:tc>
          <w:tcPr>
            <w:tcW w:w="445" w:type="dxa"/>
          </w:tcPr>
          <w:p w14:paraId="14EC015C" w14:textId="77777777" w:rsidR="009D617B" w:rsidRPr="0051306B" w:rsidRDefault="009D617B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CD34E" w14:textId="77777777" w:rsidR="009D617B" w:rsidRPr="0051306B" w:rsidRDefault="009D61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7" w:type="dxa"/>
          </w:tcPr>
          <w:p w14:paraId="4A43299B" w14:textId="49E53DF6" w:rsidR="009D617B" w:rsidRPr="0051306B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14:paraId="0DA00A16" w14:textId="77777777" w:rsidR="009D617B" w:rsidRPr="0051306B" w:rsidRDefault="009D617B" w:rsidP="009D6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4FAF9B40" w14:textId="77777777" w:rsidR="009D617B" w:rsidRPr="0051306B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1EE3B501" w14:textId="77777777" w:rsidR="009D617B" w:rsidRPr="0051306B" w:rsidRDefault="009D617B" w:rsidP="009D6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14:paraId="7AEE6C6D" w14:textId="5F5FED21" w:rsidR="009D617B" w:rsidRPr="00C9490D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069" w:type="dxa"/>
          </w:tcPr>
          <w:p w14:paraId="20A3972B" w14:textId="0EEED1AC" w:rsidR="009D617B" w:rsidRPr="00C9490D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90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14:paraId="3EEB221D" w14:textId="77777777" w:rsidR="009D617B" w:rsidRPr="00C9490D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5D88960A" w14:textId="77777777" w:rsidR="009D617B" w:rsidRPr="0051306B" w:rsidRDefault="009D617B" w:rsidP="009D6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79" w:type="dxa"/>
          </w:tcPr>
          <w:p w14:paraId="406B5D2D" w14:textId="71E262C2" w:rsidR="009D617B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15601359" w14:textId="06B748AA" w:rsidR="009D617B" w:rsidRPr="0051306B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</w:p>
        </w:tc>
        <w:tc>
          <w:tcPr>
            <w:tcW w:w="1966" w:type="dxa"/>
          </w:tcPr>
          <w:p w14:paraId="5BF0DFDD" w14:textId="7FB52CB9" w:rsidR="009D617B" w:rsidRPr="0051306B" w:rsidRDefault="009D617B" w:rsidP="009D6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тел., эл.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42C90025" w14:textId="77777777" w:rsidR="009D617B" w:rsidRPr="0051306B" w:rsidRDefault="009D617B" w:rsidP="009D6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17B" w:rsidRPr="0051306B" w14:paraId="1139E501" w14:textId="77777777" w:rsidTr="009D617B">
        <w:trPr>
          <w:trHeight w:val="465"/>
        </w:trPr>
        <w:tc>
          <w:tcPr>
            <w:tcW w:w="445" w:type="dxa"/>
          </w:tcPr>
          <w:p w14:paraId="338B918C" w14:textId="77777777" w:rsidR="009D617B" w:rsidRPr="0051306B" w:rsidRDefault="009D61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DB34169" w14:textId="120BD639" w:rsidR="009D617B" w:rsidRPr="0051306B" w:rsidRDefault="009D617B" w:rsidP="0008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Светлана Егоровна</w:t>
            </w:r>
          </w:p>
        </w:tc>
        <w:tc>
          <w:tcPr>
            <w:tcW w:w="1528" w:type="dxa"/>
          </w:tcPr>
          <w:p w14:paraId="50E12E30" w14:textId="46CD7494" w:rsidR="009D617B" w:rsidRPr="0051306B" w:rsidRDefault="009D61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A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Нижняя Русь</w:t>
            </w:r>
          </w:p>
        </w:tc>
        <w:tc>
          <w:tcPr>
            <w:tcW w:w="2270" w:type="dxa"/>
          </w:tcPr>
          <w:p w14:paraId="6EA5341D" w14:textId="4F31478C" w:rsidR="009D617B" w:rsidRPr="007A1BA9" w:rsidRDefault="009D61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 и информатики</w:t>
            </w:r>
          </w:p>
        </w:tc>
        <w:tc>
          <w:tcPr>
            <w:tcW w:w="3069" w:type="dxa"/>
          </w:tcPr>
          <w:p w14:paraId="69B5C77E" w14:textId="27C2939A" w:rsidR="009D617B" w:rsidRPr="0051306B" w:rsidRDefault="009D61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П.Е.Воробьева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Нижняя Русь</w:t>
            </w:r>
            <w:r w:rsidRPr="007A1BA9">
              <w:rPr>
                <w:rFonts w:ascii="Times New Roman" w:hAnsi="Times New Roman" w:cs="Times New Roman"/>
                <w:sz w:val="24"/>
                <w:szCs w:val="24"/>
              </w:rPr>
              <w:t>» Кукморского муниципального района Республики Татарстан</w:t>
            </w:r>
          </w:p>
        </w:tc>
        <w:tc>
          <w:tcPr>
            <w:tcW w:w="2031" w:type="dxa"/>
          </w:tcPr>
          <w:p w14:paraId="7DB327BA" w14:textId="451EB66B" w:rsidR="009D617B" w:rsidRPr="0051306B" w:rsidRDefault="009D61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изменили мир</w:t>
            </w:r>
          </w:p>
        </w:tc>
        <w:tc>
          <w:tcPr>
            <w:tcW w:w="1879" w:type="dxa"/>
          </w:tcPr>
          <w:p w14:paraId="36782F56" w14:textId="40C03D14" w:rsidR="009D617B" w:rsidRPr="007A1BA9" w:rsidRDefault="009D617B" w:rsidP="007A1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26.10.24</w:t>
            </w:r>
          </w:p>
        </w:tc>
        <w:tc>
          <w:tcPr>
            <w:tcW w:w="1966" w:type="dxa"/>
          </w:tcPr>
          <w:p w14:paraId="50649134" w14:textId="5D95DA34" w:rsidR="009D617B" w:rsidRDefault="0052701D" w:rsidP="009D6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9D617B" w:rsidRPr="000A5A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2326000305@edu.tatar.ru</w:t>
              </w:r>
            </w:hyperlink>
          </w:p>
          <w:p w14:paraId="5DBB7884" w14:textId="77777777" w:rsidR="009D617B" w:rsidRPr="009D617B" w:rsidRDefault="009D617B" w:rsidP="009D6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07E4B" w14:textId="3D23619D" w:rsidR="009D617B" w:rsidRPr="0051306B" w:rsidRDefault="009D617B" w:rsidP="009D6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17B">
              <w:rPr>
                <w:rFonts w:ascii="Times New Roman" w:hAnsi="Times New Roman" w:cs="Times New Roman"/>
                <w:sz w:val="24"/>
                <w:szCs w:val="24"/>
              </w:rPr>
              <w:t xml:space="preserve">   89375247794</w:t>
            </w:r>
          </w:p>
        </w:tc>
      </w:tr>
    </w:tbl>
    <w:p w14:paraId="751301D8" w14:textId="77777777" w:rsidR="00253C11" w:rsidRDefault="00253C11"/>
    <w:sectPr w:rsidR="00253C11" w:rsidSect="005318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859"/>
    <w:rsid w:val="00087EA8"/>
    <w:rsid w:val="00140127"/>
    <w:rsid w:val="00253C11"/>
    <w:rsid w:val="002C2C51"/>
    <w:rsid w:val="002D60C1"/>
    <w:rsid w:val="002D76FA"/>
    <w:rsid w:val="002F08F3"/>
    <w:rsid w:val="003020FC"/>
    <w:rsid w:val="00426698"/>
    <w:rsid w:val="0051306B"/>
    <w:rsid w:val="0052701D"/>
    <w:rsid w:val="00531859"/>
    <w:rsid w:val="0053747A"/>
    <w:rsid w:val="005A2E1A"/>
    <w:rsid w:val="007502FE"/>
    <w:rsid w:val="007A1BA9"/>
    <w:rsid w:val="008555E1"/>
    <w:rsid w:val="008B01A5"/>
    <w:rsid w:val="009D617B"/>
    <w:rsid w:val="00A12F2B"/>
    <w:rsid w:val="00A15849"/>
    <w:rsid w:val="00AD0062"/>
    <w:rsid w:val="00AF77EA"/>
    <w:rsid w:val="00B03262"/>
    <w:rsid w:val="00B305A1"/>
    <w:rsid w:val="00B4495D"/>
    <w:rsid w:val="00B4554E"/>
    <w:rsid w:val="00BA42BB"/>
    <w:rsid w:val="00BB7809"/>
    <w:rsid w:val="00C05D26"/>
    <w:rsid w:val="00C9490D"/>
    <w:rsid w:val="00D064AD"/>
    <w:rsid w:val="00D26A27"/>
    <w:rsid w:val="00D43172"/>
    <w:rsid w:val="00E15995"/>
    <w:rsid w:val="00E63B0A"/>
    <w:rsid w:val="00F07E81"/>
    <w:rsid w:val="00FA2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27F3"/>
  <w15:docId w15:val="{D13F99B5-BE0F-40CE-A0AF-F70370BD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15995"/>
    <w:pPr>
      <w:ind w:left="720"/>
      <w:contextualSpacing/>
    </w:pPr>
    <w:rPr>
      <w:rFonts w:ascii="Georgia" w:eastAsia="Georgia" w:hAnsi="Georgia" w:cs="Times New Roman"/>
      <w:lang w:eastAsia="en-US"/>
    </w:rPr>
  </w:style>
  <w:style w:type="character" w:styleId="a5">
    <w:name w:val="Unresolved Mention"/>
    <w:basedOn w:val="a0"/>
    <w:uiPriority w:val="99"/>
    <w:semiHidden/>
    <w:unhideWhenUsed/>
    <w:rsid w:val="009D6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32600030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Ирек Гайнутдинов</cp:lastModifiedBy>
  <cp:revision>2</cp:revision>
  <dcterms:created xsi:type="dcterms:W3CDTF">2025-03-29T07:53:00Z</dcterms:created>
  <dcterms:modified xsi:type="dcterms:W3CDTF">2025-03-29T07:53:00Z</dcterms:modified>
</cp:coreProperties>
</file>